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3109" w14:textId="77777777" w:rsidR="0094543B" w:rsidRDefault="008621C6">
      <w:pPr>
        <w:pBdr>
          <w:top w:val="single" w:sz="4" w:space="1" w:color="000000"/>
          <w:bottom w:val="single" w:sz="4" w:space="1" w:color="000000"/>
        </w:pBdr>
        <w:shd w:val="clear" w:color="auto" w:fill="262626"/>
        <w:jc w:val="center"/>
        <w:rPr>
          <w:b/>
          <w:smallCaps/>
        </w:rPr>
      </w:pPr>
      <w:r>
        <w:rPr>
          <w:b/>
          <w:smallCaps/>
        </w:rPr>
        <w:t>Instructions</w:t>
      </w:r>
    </w:p>
    <w:p w14:paraId="7F8CF624" w14:textId="77777777" w:rsidR="0094543B" w:rsidRDefault="008621C6">
      <w:pPr>
        <w:pBdr>
          <w:bottom w:val="single" w:sz="4" w:space="1" w:color="000000"/>
        </w:pBdr>
      </w:pPr>
      <w:r>
        <w:t xml:space="preserve">Please supply requested information in the blue-shaded areas and indicate any attachments that have been included.  Where appropriate, supporting documentation may be referenced by specific page and/or paragraph number(s). </w:t>
      </w:r>
    </w:p>
    <w:p w14:paraId="5DCBB50B" w14:textId="77777777" w:rsidR="0094543B" w:rsidRDefault="0094543B">
      <w:pPr>
        <w:pBdr>
          <w:bottom w:val="single" w:sz="4" w:space="1" w:color="000000"/>
        </w:pBdr>
      </w:pPr>
    </w:p>
    <w:p w14:paraId="6AED4B79" w14:textId="77777777" w:rsidR="0094543B" w:rsidRDefault="008621C6">
      <w:pPr>
        <w:pBdr>
          <w:bottom w:val="single" w:sz="4" w:space="1" w:color="000000"/>
        </w:pBdr>
        <w:rPr>
          <w:b/>
        </w:rPr>
      </w:pPr>
      <w:r>
        <w:rPr>
          <w:b/>
        </w:rPr>
        <w:t>If any of this response contains confidential information, as defined by IC 5-14-3, provide a separate redacted (for public release) version of this document.  Specify which statutory exception of APRA applies and provide a description explaining the manner in which the statutory exception to the APRA applies.</w:t>
      </w:r>
    </w:p>
    <w:p w14:paraId="2C75510D" w14:textId="77777777" w:rsidR="0094543B" w:rsidRDefault="0094543B">
      <w:pPr>
        <w:rPr>
          <w:b/>
          <w:smallCaps/>
          <w:color w:val="000000"/>
        </w:rPr>
      </w:pPr>
    </w:p>
    <w:p w14:paraId="2BB32F5F" w14:textId="77777777" w:rsidR="0094543B" w:rsidRDefault="008621C6">
      <w:pPr>
        <w:rPr>
          <w:b/>
          <w:smallCaps/>
          <w:color w:val="000000"/>
        </w:rPr>
      </w:pPr>
      <w:r>
        <w:rPr>
          <w:b/>
          <w:smallCaps/>
          <w:color w:val="000000"/>
          <w:u w:val="single"/>
        </w:rPr>
        <w:t>Respondent Name</w:t>
      </w:r>
      <w:r>
        <w:rPr>
          <w:b/>
          <w:smallCaps/>
          <w:color w:val="000000"/>
        </w:rPr>
        <w:t>: Mainline Information Systems, Inc.</w:t>
      </w:r>
    </w:p>
    <w:p w14:paraId="27494401" w14:textId="77777777" w:rsidR="0094543B" w:rsidRDefault="0094543B">
      <w:pPr>
        <w:rPr>
          <w:b/>
          <w:color w:val="000000"/>
        </w:rPr>
      </w:pPr>
    </w:p>
    <w:tbl>
      <w:tblPr>
        <w:tblStyle w:val="a0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0"/>
        <w:gridCol w:w="6210"/>
        <w:gridCol w:w="6295"/>
      </w:tblGrid>
      <w:tr w:rsidR="0094543B" w14:paraId="044F3131" w14:textId="77777777">
        <w:trPr>
          <w:tblHeader/>
        </w:trPr>
        <w:tc>
          <w:tcPr>
            <w:tcW w:w="1439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0C29808" w14:textId="77777777" w:rsidR="0094543B" w:rsidRDefault="008621C6">
            <w:pPr>
              <w:rPr>
                <w:b/>
                <w:smallCaps/>
                <w:color w:val="000000"/>
              </w:rPr>
            </w:pPr>
            <w:r>
              <w:rPr>
                <w:b/>
                <w:smallCaps/>
                <w:color w:val="000000"/>
              </w:rPr>
              <w:t>Attachment D – Cost Proposal Template</w:t>
            </w:r>
          </w:p>
        </w:tc>
      </w:tr>
      <w:tr w:rsidR="0094543B" w14:paraId="2718B453" w14:textId="77777777">
        <w:trPr>
          <w:trHeight w:val="485"/>
          <w:tblHeader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1"/>
              <w:id w:val="-1594076657"/>
            </w:sdtPr>
            <w:sdtEndPr/>
            <w:sdtContent>
              <w:p w14:paraId="6D1EE6CF" w14:textId="77777777" w:rsidR="0094543B" w:rsidRPr="00035D6D" w:rsidRDefault="007E7FDB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0"/>
                    <w:id w:val="2009484606"/>
                  </w:sdtPr>
                  <w:sdtEndPr/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Section Number</w:t>
                    </w:r>
                  </w:sdtContent>
                </w:sdt>
              </w:p>
            </w:sdtContent>
          </w:sdt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sdt>
            <w:sdtPr>
              <w:tag w:val="goog_rdk_3"/>
              <w:id w:val="1534688552"/>
            </w:sdtPr>
            <w:sdtEndPr/>
            <w:sdtContent>
              <w:p w14:paraId="55899460" w14:textId="77777777" w:rsidR="0094543B" w:rsidRPr="00035D6D" w:rsidRDefault="007E7FDB">
                <w:pPr>
                  <w:jc w:val="center"/>
                  <w:rPr>
                    <w:b/>
                    <w:smallCaps/>
                    <w:color w:val="FFFFFF"/>
                  </w:rPr>
                </w:pPr>
                <w:sdt>
                  <w:sdtPr>
                    <w:tag w:val="goog_rdk_2"/>
                    <w:id w:val="1747687422"/>
                  </w:sdtPr>
                  <w:sdtEndPr/>
                  <w:sdtContent>
                    <w:r w:rsidR="008621C6" w:rsidRPr="00035D6D">
                      <w:rPr>
                        <w:b/>
                        <w:smallCaps/>
                        <w:color w:val="FFFFFF"/>
                      </w:rPr>
                      <w:t>Clarification Question</w:t>
                    </w:r>
                  </w:sdtContent>
                </w:sdt>
              </w:p>
            </w:sdtContent>
          </w:sdt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262626"/>
            <w:vAlign w:val="center"/>
          </w:tcPr>
          <w:p w14:paraId="1A0E0669" w14:textId="77777777" w:rsidR="0094543B" w:rsidRDefault="008621C6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Respondent Response</w:t>
            </w:r>
          </w:p>
        </w:tc>
      </w:tr>
      <w:tr w:rsidR="0094543B" w14:paraId="3696DF63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79CAA73F" w14:textId="77777777" w:rsidR="0094543B" w:rsidRDefault="008621C6">
            <w:pPr>
              <w:jc w:val="center"/>
            </w:pPr>
            <w:r>
              <w:t>II. Cost Proposal Summary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E7F0695" w14:textId="561D92F8" w:rsidR="0094543B" w:rsidRDefault="007E1099">
            <w:r w:rsidRPr="00A4559F">
              <w:rPr>
                <w:b/>
                <w:bCs/>
              </w:rPr>
              <w:t>Attachment D</w:t>
            </w:r>
            <w:r>
              <w:t xml:space="preserve"> Cost Proposal Template has been corrected to fix a calculation error in cell C12 on the Cost Proposal Summary tab. Please update and resubmit Attachment D in the included, correct</w:t>
            </w:r>
            <w:r w:rsidR="00BD6F23">
              <w:t>ed</w:t>
            </w:r>
            <w:r>
              <w:t xml:space="preserve"> form, with the information you previously supplied. </w:t>
            </w:r>
            <w:sdt>
              <w:sdtPr>
                <w:tag w:val="goog_rdk_5"/>
                <w:id w:val="1715934626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1A2C7525" w14:textId="14B1C773" w:rsidR="009415DC" w:rsidRDefault="00DF2B90" w:rsidP="00C423D6">
            <w:ins w:id="0" w:author="Tony Ng" w:date="2022-07-06T12:57:00Z">
              <w:r>
                <w:t>Plea</w:t>
              </w:r>
            </w:ins>
            <w:ins w:id="1" w:author="Tony Ng" w:date="2022-07-06T12:58:00Z">
              <w:r>
                <w:t>se see attached updated Cost Proposal Template.</w:t>
              </w:r>
            </w:ins>
          </w:p>
        </w:tc>
      </w:tr>
      <w:tr w:rsidR="0094543B" w14:paraId="335FE188" w14:textId="77777777" w:rsidTr="007E1099">
        <w:trPr>
          <w:trHeight w:val="432"/>
        </w:trPr>
        <w:tc>
          <w:tcPr>
            <w:tcW w:w="1890" w:type="dxa"/>
            <w:tcBorders>
              <w:top w:val="single" w:sz="4" w:space="0" w:color="000000"/>
              <w:bottom w:val="single" w:sz="4" w:space="0" w:color="000000"/>
            </w:tcBorders>
          </w:tcPr>
          <w:p w14:paraId="5504B5BA" w14:textId="4F8D2E94" w:rsidR="0094543B" w:rsidRDefault="008621C6">
            <w:pPr>
              <w:jc w:val="center"/>
            </w:pPr>
            <w:r>
              <w:t>I</w:t>
            </w:r>
            <w:r w:rsidR="00C52048">
              <w:t>II</w:t>
            </w:r>
            <w:r>
              <w:t xml:space="preserve">. </w:t>
            </w:r>
            <w:r w:rsidR="00C52048">
              <w:t>Solution Costs</w:t>
            </w:r>
          </w:p>
        </w:tc>
        <w:tc>
          <w:tcPr>
            <w:tcW w:w="621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BC7577" w14:textId="2DAA45C8" w:rsidR="0094543B" w:rsidRDefault="00C52048">
            <w:r>
              <w:t xml:space="preserve">Please provide a definition for “tasks” as described in your response in relation to the State’s </w:t>
            </w:r>
            <w:r w:rsidR="00EC39D4">
              <w:t>description</w:t>
            </w:r>
            <w:r>
              <w:t xml:space="preserve"> of jobs provided in </w:t>
            </w:r>
            <w:r w:rsidR="00EC39D4">
              <w:t xml:space="preserve">Att. K Scope of Work. </w:t>
            </w:r>
          </w:p>
        </w:tc>
        <w:tc>
          <w:tcPr>
            <w:tcW w:w="629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EEBF6"/>
          </w:tcPr>
          <w:p w14:paraId="48F3285A" w14:textId="485D6238" w:rsidR="00C77353" w:rsidRDefault="00DF2B90" w:rsidP="00691604">
            <w:ins w:id="2" w:author="Tony Ng" w:date="2022-07-06T12:59:00Z">
              <w:r>
                <w:t>For all Control</w:t>
              </w:r>
            </w:ins>
            <w:ins w:id="3" w:author="Tony Ng" w:date="2022-07-06T13:00:00Z">
              <w:r>
                <w:t>-</w:t>
              </w:r>
            </w:ins>
            <w:ins w:id="4" w:author="Tony Ng" w:date="2022-07-06T12:59:00Z">
              <w:r>
                <w:t xml:space="preserve">M products, except those that run exclusively in the Mainframe environment, a license </w:t>
              </w:r>
            </w:ins>
            <w:ins w:id="5" w:author="Tony Ng" w:date="2022-07-06T13:00:00Z">
              <w:r>
                <w:t>is required for the maximum number of Tasks (as defined below) present in the Control</w:t>
              </w:r>
            </w:ins>
            <w:ins w:id="6" w:author="Tony Ng" w:date="2022-07-06T13:01:00Z">
              <w:r>
                <w:t>-</w:t>
              </w:r>
            </w:ins>
            <w:ins w:id="7" w:author="Tony Ng" w:date="2022-07-06T13:00:00Z">
              <w:r>
                <w:t>M</w:t>
              </w:r>
            </w:ins>
            <w:ins w:id="8" w:author="Tony Ng" w:date="2022-07-06T13:01:00Z">
              <w:r>
                <w:t xml:space="preserve"> “Active Jobs” databases in any 24-hour period, regardless of whether the </w:t>
              </w:r>
            </w:ins>
            <w:ins w:id="9" w:author="Tony Ng" w:date="2022-07-06T13:02:00Z">
              <w:r>
                <w:t xml:space="preserve">Tasks execute or not. For the Control-M </w:t>
              </w:r>
              <w:r w:rsidR="00B80150">
                <w:t>Products that run exclusively in the Mainframe environment</w:t>
              </w:r>
            </w:ins>
            <w:ins w:id="10" w:author="Tony Ng" w:date="2022-07-06T13:03:00Z">
              <w:r w:rsidR="00B80150">
                <w:t xml:space="preserve">, a license </w:t>
              </w:r>
            </w:ins>
            <w:ins w:id="11" w:author="Tony Ng" w:date="2022-07-06T13:04:00Z">
              <w:r w:rsidR="00B80150">
                <w:t>is required for the maxim</w:t>
              </w:r>
            </w:ins>
            <w:ins w:id="12" w:author="Tony Ng" w:date="2022-07-06T13:05:00Z">
              <w:r w:rsidR="00B80150">
                <w:t>um number of Tasks (as defined below) present in solely in the Mainframe</w:t>
              </w:r>
            </w:ins>
            <w:ins w:id="13" w:author="Tony Ng" w:date="2022-07-06T13:06:00Z">
              <w:r w:rsidR="00B80150">
                <w:t xml:space="preserve"> environment’s Control-M “Active Jobs”</w:t>
              </w:r>
            </w:ins>
            <w:ins w:id="14" w:author="Tony Ng" w:date="2022-07-06T13:07:00Z">
              <w:r w:rsidR="00B80150">
                <w:t xml:space="preserve"> database. Tasks in the Control-M “Active Jobs” databa</w:t>
              </w:r>
            </w:ins>
            <w:ins w:id="15" w:author="Tony Ng" w:date="2022-07-06T13:24:00Z">
              <w:r w:rsidR="00655893">
                <w:t>s</w:t>
              </w:r>
            </w:ins>
            <w:ins w:id="16" w:author="Tony Ng" w:date="2022-07-06T13:07:00Z">
              <w:r w:rsidR="00B80150">
                <w:t>e include all tasks in all Distributed Systems</w:t>
              </w:r>
              <w:r w:rsidR="00E60721">
                <w:t xml:space="preserve"> and/or</w:t>
              </w:r>
            </w:ins>
            <w:ins w:id="17" w:author="Tony Ng" w:date="2022-07-06T13:08:00Z">
              <w:r w:rsidR="00E60721">
                <w:t xml:space="preserve"> Mainframe environments in any 24 hour period (including but not limited to development, staging, QA, </w:t>
              </w:r>
            </w:ins>
            <w:ins w:id="18" w:author="Tony Ng" w:date="2022-07-06T13:09:00Z">
              <w:r w:rsidR="00E60721">
                <w:t xml:space="preserve">pre-production, production, and test environments) except that, </w:t>
              </w:r>
            </w:ins>
            <w:ins w:id="19" w:author="Tony Ng" w:date="2022-07-06T13:10:00Z">
              <w:r w:rsidR="00E60721">
                <w:t>(</w:t>
              </w:r>
              <w:proofErr w:type="spellStart"/>
              <w:r w:rsidR="00E60721">
                <w:t>i</w:t>
              </w:r>
              <w:proofErr w:type="spellEnd"/>
              <w:r w:rsidR="00E60721">
                <w:t>) SMART folders/table</w:t>
              </w:r>
            </w:ins>
            <w:ins w:id="20" w:author="Tony Ng" w:date="2022-07-06T13:11:00Z">
              <w:r w:rsidR="00E60721">
                <w:t>s</w:t>
              </w:r>
            </w:ins>
            <w:ins w:id="21" w:author="Tony Ng" w:date="2022-07-06T13:10:00Z">
              <w:r w:rsidR="00E60721">
                <w:t xml:space="preserve"> </w:t>
              </w:r>
            </w:ins>
            <w:ins w:id="22" w:author="Tony Ng" w:date="2022-07-06T13:11:00Z">
              <w:r w:rsidR="00E60721">
                <w:t xml:space="preserve">and sub-folders/tables which contain scheduling definitions and are </w:t>
              </w:r>
              <w:r w:rsidR="00E60721">
                <w:lastRenderedPageBreak/>
                <w:t>listed as</w:t>
              </w:r>
            </w:ins>
            <w:ins w:id="23" w:author="Tony Ng" w:date="2022-07-06T13:12:00Z">
              <w:r w:rsidR="00E60721">
                <w:t xml:space="preserve"> tasks in the “Active </w:t>
              </w:r>
              <w:r w:rsidR="006E3CC8">
                <w:t>Jo</w:t>
              </w:r>
            </w:ins>
            <w:ins w:id="24" w:author="Tony Ng" w:date="2022-07-06T13:13:00Z">
              <w:r w:rsidR="006E3CC8">
                <w:t xml:space="preserve">bs” databases are not counted as Tasks. (ii) Tasks that have time zone settings may remain in </w:t>
              </w:r>
              <w:proofErr w:type="gramStart"/>
              <w:r w:rsidR="006E3CC8">
                <w:t>the ”Active</w:t>
              </w:r>
              <w:proofErr w:type="gramEnd"/>
              <w:r w:rsidR="006E3CC8">
                <w:t xml:space="preserve"> Jo</w:t>
              </w:r>
            </w:ins>
            <w:ins w:id="25" w:author="Tony Ng" w:date="2022-07-06T13:14:00Z">
              <w:r w:rsidR="006E3CC8">
                <w:t>bs” databases for three consecutive days , but</w:t>
              </w:r>
            </w:ins>
            <w:ins w:id="26" w:author="Tony Ng" w:date="2022-07-06T13:15:00Z">
              <w:r w:rsidR="006E3CC8">
                <w:t xml:space="preserve"> are only counted as one Task. (iii) a Task that runs more than once during the day (with the same </w:t>
              </w:r>
            </w:ins>
            <w:ins w:id="27" w:author="Tony Ng" w:date="2022-07-06T13:16:00Z">
              <w:r w:rsidR="006E3CC8">
                <w:t xml:space="preserve">Order (D) is counted as one Task – this includes Tasks that </w:t>
              </w:r>
            </w:ins>
            <w:ins w:id="28" w:author="Tony Ng" w:date="2022-07-06T13:17:00Z">
              <w:r w:rsidR="006E3CC8">
                <w:t xml:space="preserve">that are rerun and cyclic Tasks and (iv) Tasks that are </w:t>
              </w:r>
            </w:ins>
            <w:ins w:id="29" w:author="Tony Ng" w:date="2022-07-06T13:18:00Z">
              <w:r w:rsidR="006A21FD">
                <w:t>provided for by licenses under alternative Units of measurement (</w:t>
              </w:r>
              <w:proofErr w:type="spellStart"/>
              <w:r w:rsidR="006A21FD">
                <w:t>ie</w:t>
              </w:r>
              <w:proofErr w:type="spellEnd"/>
              <w:r w:rsidR="006A21FD">
                <w:t>. Tier</w:t>
              </w:r>
            </w:ins>
            <w:ins w:id="30" w:author="Tony Ng" w:date="2022-07-06T13:19:00Z">
              <w:r w:rsidR="006A21FD">
                <w:t xml:space="preserve"> or MIPS) are not considered Tasks under this “per tasks” unit of measurement. The number of steps or scripts </w:t>
              </w:r>
            </w:ins>
            <w:ins w:id="31" w:author="Tony Ng" w:date="2022-07-06T13:20:00Z">
              <w:r w:rsidR="006A21FD">
                <w:t>executed within the named Task shall have no bearing upon the number of Tasks licensed</w:t>
              </w:r>
            </w:ins>
            <w:ins w:id="32" w:author="Tony Ng" w:date="2022-07-06T13:21:00Z">
              <w:r w:rsidR="006A21FD">
                <w:t>. “Task” is interchangeable with “job” and means an executable command containing the name of the JCL, CL</w:t>
              </w:r>
            </w:ins>
            <w:ins w:id="33" w:author="Tony Ng" w:date="2022-07-06T13:22:00Z">
              <w:r w:rsidR="006A21FD">
                <w:t xml:space="preserve">, DCL, </w:t>
              </w:r>
              <w:proofErr w:type="gramStart"/>
              <w:r w:rsidR="006A21FD">
                <w:t>ECL,,</w:t>
              </w:r>
              <w:proofErr w:type="gramEnd"/>
              <w:r w:rsidR="006A21FD">
                <w:t xml:space="preserve"> script or dummy process that is scheduled to execute, as well as</w:t>
              </w:r>
              <w:r w:rsidR="00AD57B5">
                <w:t xml:space="preserve"> the sc</w:t>
              </w:r>
            </w:ins>
            <w:ins w:id="34" w:author="Tony Ng" w:date="2022-07-06T13:23:00Z">
              <w:r w:rsidR="00AD57B5">
                <w:t>heduling criteria, flow control, and resource usage.</w:t>
              </w:r>
            </w:ins>
          </w:p>
        </w:tc>
      </w:tr>
      <w:tr w:rsidR="007D6F23" w14:paraId="452C08E7" w14:textId="77777777">
        <w:trPr>
          <w:trHeight w:val="432"/>
        </w:trPr>
        <w:tc>
          <w:tcPr>
            <w:tcW w:w="1890" w:type="dxa"/>
            <w:tcBorders>
              <w:top w:val="single" w:sz="4" w:space="0" w:color="000000"/>
            </w:tcBorders>
          </w:tcPr>
          <w:p w14:paraId="7F2A6EB4" w14:textId="288A1F4D" w:rsidR="007D6F23" w:rsidRDefault="007D6F23" w:rsidP="007D6F23">
            <w:pPr>
              <w:jc w:val="center"/>
            </w:pPr>
            <w:r>
              <w:lastRenderedPageBreak/>
              <w:t>IV. Staffing &amp; Consulting Services</w:t>
            </w:r>
          </w:p>
        </w:tc>
        <w:tc>
          <w:tcPr>
            <w:tcW w:w="6210" w:type="dxa"/>
            <w:tcBorders>
              <w:top w:val="single" w:sz="4" w:space="0" w:color="000000"/>
            </w:tcBorders>
            <w:vAlign w:val="center"/>
          </w:tcPr>
          <w:p w14:paraId="19E5F118" w14:textId="6EE41ED2" w:rsidR="007D6F23" w:rsidRDefault="007D6F23" w:rsidP="007D6F23">
            <w:r>
              <w:t xml:space="preserve">Please note that positions 1-6 are required positions. Please provide hourly billable rates </w:t>
            </w:r>
            <w:r w:rsidR="00BD6F23">
              <w:t>and estimated hours</w:t>
            </w:r>
            <w:r w:rsidR="00290879">
              <w:t xml:space="preserve"> </w:t>
            </w:r>
            <w:r w:rsidR="00BD6F23">
              <w:t xml:space="preserve">required </w:t>
            </w:r>
            <w:r>
              <w:t xml:space="preserve">for each of the positions in the Staffing &amp; Consulting Services tab and resubmit Attachment D. </w:t>
            </w:r>
          </w:p>
        </w:tc>
        <w:tc>
          <w:tcPr>
            <w:tcW w:w="6295" w:type="dxa"/>
            <w:tcBorders>
              <w:top w:val="single" w:sz="4" w:space="0" w:color="000000"/>
            </w:tcBorders>
            <w:shd w:val="clear" w:color="auto" w:fill="DEEBF6"/>
          </w:tcPr>
          <w:p w14:paraId="56FF547F" w14:textId="77777777" w:rsidR="007D6F23" w:rsidRDefault="00DF2B90" w:rsidP="007D6F23">
            <w:pPr>
              <w:rPr>
                <w:ins w:id="35" w:author="Tony Ng" w:date="2022-07-06T12:58:00Z"/>
              </w:rPr>
            </w:pPr>
            <w:ins w:id="36" w:author="Tony Ng" w:date="2022-07-06T12:58:00Z">
              <w:r>
                <w:t>Please see attached Staffing and Consulting Services tab in</w:t>
              </w:r>
            </w:ins>
          </w:p>
          <w:p w14:paraId="255EE962" w14:textId="24BBC17D" w:rsidR="00DF2B90" w:rsidRDefault="00DF2B90" w:rsidP="007D6F23">
            <w:ins w:id="37" w:author="Tony Ng" w:date="2022-07-06T12:58:00Z">
              <w:r>
                <w:t>A</w:t>
              </w:r>
            </w:ins>
            <w:ins w:id="38" w:author="Tony Ng" w:date="2022-07-06T12:59:00Z">
              <w:r>
                <w:t>ttachment D attached.</w:t>
              </w:r>
            </w:ins>
          </w:p>
        </w:tc>
      </w:tr>
    </w:tbl>
    <w:p w14:paraId="5A944A6B" w14:textId="77777777" w:rsidR="002506BF" w:rsidRDefault="002506BF" w:rsidP="002506BF">
      <w:pPr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b/>
          <w:bCs/>
          <w:u w:val="single"/>
        </w:rPr>
      </w:pPr>
    </w:p>
    <w:p w14:paraId="639CF711" w14:textId="77777777" w:rsidR="0094543B" w:rsidRDefault="0094543B" w:rsidP="009905F8">
      <w:pPr>
        <w:rPr>
          <w:b/>
          <w:i/>
          <w:smallCaps/>
        </w:rPr>
      </w:pPr>
    </w:p>
    <w:sectPr w:rsidR="0094543B">
      <w:headerReference w:type="default" r:id="rId10"/>
      <w:footerReference w:type="default" r:id="rId11"/>
      <w:pgSz w:w="15840" w:h="12240" w:orient="landscape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157C9" w14:textId="77777777" w:rsidR="007E7FDB" w:rsidRDefault="007E7FDB">
      <w:pPr>
        <w:spacing w:line="240" w:lineRule="auto"/>
      </w:pPr>
      <w:r>
        <w:separator/>
      </w:r>
    </w:p>
  </w:endnote>
  <w:endnote w:type="continuationSeparator" w:id="0">
    <w:p w14:paraId="56C3AA0E" w14:textId="77777777" w:rsidR="007E7FDB" w:rsidRDefault="007E7F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AF162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color w:val="000000"/>
        <w:sz w:val="12"/>
        <w:szCs w:val="12"/>
      </w:rPr>
    </w:pPr>
  </w:p>
  <w:p w14:paraId="2BCB2CB2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3395"/>
        <w:tab w:val="right" w:pos="14400"/>
      </w:tabs>
      <w:spacing w:line="240" w:lineRule="auto"/>
      <w:rPr>
        <w:color w:val="000000"/>
        <w:sz w:val="20"/>
        <w:szCs w:val="20"/>
      </w:rPr>
    </w:pP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</w:r>
    <w:r>
      <w:rPr>
        <w:color w:val="000000"/>
        <w:sz w:val="20"/>
        <w:szCs w:val="20"/>
      </w:rPr>
      <w:tab/>
      <w:t xml:space="preserve">Page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PAGE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1</w:t>
    </w:r>
    <w:r>
      <w:rPr>
        <w:b/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 of </w:t>
    </w:r>
    <w:r>
      <w:rPr>
        <w:b/>
        <w:color w:val="000000"/>
        <w:sz w:val="20"/>
        <w:szCs w:val="20"/>
      </w:rPr>
      <w:fldChar w:fldCharType="begin"/>
    </w:r>
    <w:r>
      <w:rPr>
        <w:b/>
        <w:color w:val="000000"/>
        <w:sz w:val="20"/>
        <w:szCs w:val="20"/>
      </w:rPr>
      <w:instrText>NUMPAGES</w:instrText>
    </w:r>
    <w:r>
      <w:rPr>
        <w:b/>
        <w:color w:val="000000"/>
        <w:sz w:val="20"/>
        <w:szCs w:val="20"/>
      </w:rPr>
      <w:fldChar w:fldCharType="separate"/>
    </w:r>
    <w:r w:rsidR="00035D6D">
      <w:rPr>
        <w:b/>
        <w:noProof/>
        <w:color w:val="000000"/>
        <w:sz w:val="20"/>
        <w:szCs w:val="20"/>
      </w:rPr>
      <w:t>2</w:t>
    </w:r>
    <w:r>
      <w:rPr>
        <w:b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BD4B5" w14:textId="77777777" w:rsidR="007E7FDB" w:rsidRDefault="007E7FDB">
      <w:pPr>
        <w:spacing w:line="240" w:lineRule="auto"/>
      </w:pPr>
      <w:r>
        <w:separator/>
      </w:r>
    </w:p>
  </w:footnote>
  <w:footnote w:type="continuationSeparator" w:id="0">
    <w:p w14:paraId="503F10E4" w14:textId="77777777" w:rsidR="007E7FDB" w:rsidRDefault="007E7F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FE14" w14:textId="77777777" w:rsidR="0094543B" w:rsidRDefault="008621C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smallCaps/>
        <w:color w:val="000000"/>
        <w:u w:val="single"/>
      </w:rPr>
    </w:pPr>
    <w:r>
      <w:rPr>
        <w:b/>
        <w:smallCaps/>
        <w:color w:val="000000"/>
        <w:u w:val="single"/>
      </w:rPr>
      <w:t>RFP 22-70621 Clarifications</w:t>
    </w:r>
  </w:p>
  <w:p w14:paraId="67871E34" w14:textId="77777777" w:rsidR="0094543B" w:rsidRDefault="0094543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center"/>
      <w:rPr>
        <w:b/>
        <w:color w:val="000000"/>
        <w:sz w:val="12"/>
        <w:szCs w:val="12"/>
        <w:u w:val="single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ny Ng">
    <w15:presenceInfo w15:providerId="AD" w15:userId="S::Tony.Ng@mainline.com::d7894d3c-07e6-47b2-8bd8-091760500b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3B"/>
    <w:rsid w:val="00010143"/>
    <w:rsid w:val="00035D6D"/>
    <w:rsid w:val="000377F3"/>
    <w:rsid w:val="00112920"/>
    <w:rsid w:val="00163870"/>
    <w:rsid w:val="001A678E"/>
    <w:rsid w:val="001C6322"/>
    <w:rsid w:val="001E3C74"/>
    <w:rsid w:val="001F18A3"/>
    <w:rsid w:val="001F7AF2"/>
    <w:rsid w:val="002506BF"/>
    <w:rsid w:val="00252375"/>
    <w:rsid w:val="00263A8F"/>
    <w:rsid w:val="00290879"/>
    <w:rsid w:val="00373190"/>
    <w:rsid w:val="003C1092"/>
    <w:rsid w:val="004A11A4"/>
    <w:rsid w:val="004E45B5"/>
    <w:rsid w:val="005A09B6"/>
    <w:rsid w:val="005B4E8E"/>
    <w:rsid w:val="005C10CB"/>
    <w:rsid w:val="00653659"/>
    <w:rsid w:val="00655893"/>
    <w:rsid w:val="00691604"/>
    <w:rsid w:val="006A0308"/>
    <w:rsid w:val="006A21FD"/>
    <w:rsid w:val="006D2138"/>
    <w:rsid w:val="006E3CC8"/>
    <w:rsid w:val="007509FB"/>
    <w:rsid w:val="0075608D"/>
    <w:rsid w:val="007D6F23"/>
    <w:rsid w:val="007E1099"/>
    <w:rsid w:val="007E7FDB"/>
    <w:rsid w:val="0084466B"/>
    <w:rsid w:val="008621C6"/>
    <w:rsid w:val="00863A8C"/>
    <w:rsid w:val="00872C19"/>
    <w:rsid w:val="008901EF"/>
    <w:rsid w:val="008A3BC9"/>
    <w:rsid w:val="008A5941"/>
    <w:rsid w:val="008D4993"/>
    <w:rsid w:val="009415DC"/>
    <w:rsid w:val="0094543B"/>
    <w:rsid w:val="00974946"/>
    <w:rsid w:val="009905F8"/>
    <w:rsid w:val="009B3EF0"/>
    <w:rsid w:val="00A741AD"/>
    <w:rsid w:val="00AA20B8"/>
    <w:rsid w:val="00AD57B5"/>
    <w:rsid w:val="00AF2355"/>
    <w:rsid w:val="00B0058F"/>
    <w:rsid w:val="00B80150"/>
    <w:rsid w:val="00BB1CFC"/>
    <w:rsid w:val="00BD0812"/>
    <w:rsid w:val="00BD6F23"/>
    <w:rsid w:val="00C15CB2"/>
    <w:rsid w:val="00C17F71"/>
    <w:rsid w:val="00C26466"/>
    <w:rsid w:val="00C423D6"/>
    <w:rsid w:val="00C52048"/>
    <w:rsid w:val="00C77353"/>
    <w:rsid w:val="00C77C15"/>
    <w:rsid w:val="00C902B8"/>
    <w:rsid w:val="00CD09C6"/>
    <w:rsid w:val="00CF12C3"/>
    <w:rsid w:val="00CF2299"/>
    <w:rsid w:val="00DC72ED"/>
    <w:rsid w:val="00DF2B90"/>
    <w:rsid w:val="00E60721"/>
    <w:rsid w:val="00EA134B"/>
    <w:rsid w:val="00EA7224"/>
    <w:rsid w:val="00EB5FA5"/>
    <w:rsid w:val="00EC39D4"/>
    <w:rsid w:val="00F061A5"/>
    <w:rsid w:val="00F56C66"/>
    <w:rsid w:val="00F73993"/>
    <w:rsid w:val="00FE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2F48B"/>
  <w15:docId w15:val="{6C478FFF-77A9-446A-B6F2-2F7DB01C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D38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2878"/>
  </w:style>
  <w:style w:type="paragraph" w:styleId="Footer">
    <w:name w:val="footer"/>
    <w:basedOn w:val="Normal"/>
    <w:link w:val="FooterChar"/>
    <w:uiPriority w:val="99"/>
    <w:unhideWhenUsed/>
    <w:rsid w:val="001328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2878"/>
  </w:style>
  <w:style w:type="table" w:styleId="TableGrid">
    <w:name w:val="Table Grid"/>
    <w:basedOn w:val="TableNormal"/>
    <w:uiPriority w:val="39"/>
    <w:rsid w:val="002A0BA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B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BC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43D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4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4A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4AE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4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4AE"/>
    <w:rPr>
      <w:b/>
      <w:bCs/>
      <w:sz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7D6F23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50A96319415447A3B04477411ECDC0" ma:contentTypeVersion="6" ma:contentTypeDescription="Create a new document." ma:contentTypeScope="" ma:versionID="fcf0502b663c44f7fecfcbff599c23c6">
  <xsd:schema xmlns:xsd="http://www.w3.org/2001/XMLSchema" xmlns:xs="http://www.w3.org/2001/XMLSchema" xmlns:p="http://schemas.microsoft.com/office/2006/metadata/properties" xmlns:ns2="997ebb70-1fe4-4eaf-83ef-60f6648f0c18" targetNamespace="http://schemas.microsoft.com/office/2006/metadata/properties" ma:root="true" ma:fieldsID="008ec6808685e0191c50eed16a337502" ns2:_="">
    <xsd:import namespace="997ebb70-1fe4-4eaf-83ef-60f6648f0c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7ebb70-1fe4-4eaf-83ef-60f6648f0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ozWWYnqZZ9MBOuDq7MsQ8ypyHQ==">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7ebb70-1fe4-4eaf-83ef-60f6648f0c1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FC12D4-0B70-461E-BE98-4F7C3E9EE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7ebb70-1fe4-4eaf-83ef-60f6648f0c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1CC67AB-636C-4F9C-9445-C7A895C6F5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77FA08-798E-449E-ADAE-46742749187B}">
  <ds:schemaRefs>
    <ds:schemaRef ds:uri="http://schemas.microsoft.com/office/2006/metadata/properties"/>
    <ds:schemaRef ds:uri="http://schemas.microsoft.com/office/infopath/2007/PartnerControls"/>
    <ds:schemaRef ds:uri="997ebb70-1fe4-4eaf-83ef-60f6648f0c1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S</dc:creator>
  <cp:lastModifiedBy>Tony Ng</cp:lastModifiedBy>
  <cp:revision>2</cp:revision>
  <dcterms:created xsi:type="dcterms:W3CDTF">2022-07-06T17:25:00Z</dcterms:created>
  <dcterms:modified xsi:type="dcterms:W3CDTF">2022-07-06T17:25:00Z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0x0101009350A96319415447A3B04477411ECDC0</vt:lpwstr>
  </property>
</Properties>
</file>